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4D644C3"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80170B">
        <w:rPr>
          <w:rStyle w:val="Strong"/>
          <w:b/>
          <w:bCs w:val="0"/>
          <w:sz w:val="24"/>
          <w:szCs w:val="24"/>
        </w:rPr>
        <w:t>46-G0</w:t>
      </w:r>
      <w:r w:rsidR="002F0B33">
        <w:rPr>
          <w:rStyle w:val="Strong"/>
          <w:b/>
          <w:bCs w:val="0"/>
          <w:sz w:val="24"/>
          <w:szCs w:val="24"/>
        </w:rPr>
        <w:t>01</w:t>
      </w:r>
      <w:r w:rsidR="0080170B">
        <w:rPr>
          <w:rStyle w:val="Strong"/>
          <w:b/>
          <w:bCs w:val="0"/>
          <w:sz w:val="24"/>
          <w:szCs w:val="24"/>
        </w:rPr>
        <w:t>-2</w:t>
      </w:r>
      <w:r w:rsidR="002F0B33">
        <w:rPr>
          <w:rStyle w:val="Strong"/>
          <w:b/>
          <w:bCs w:val="0"/>
          <w:sz w:val="24"/>
          <w:szCs w:val="24"/>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shd w:val="clear" w:color="auto" w:fill="auto"/>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shd w:val="clear" w:color="auto" w:fill="auto"/>
          </w:tcPr>
          <w:p w14:paraId="502C5C2D" w14:textId="1396229C" w:rsidR="000A67FE" w:rsidRPr="000A67FE" w:rsidRDefault="00C66DC8" w:rsidP="000A67FE">
            <w:pPr>
              <w:pStyle w:val="TableContents"/>
              <w:numPr>
                <w:ilvl w:val="0"/>
                <w:numId w:val="10"/>
              </w:numPr>
              <w:rPr>
                <w:rFonts w:asciiTheme="minorHAnsi" w:hAnsiTheme="minorHAnsi"/>
                <w:sz w:val="22"/>
                <w:szCs w:val="22"/>
              </w:rPr>
            </w:pPr>
            <w:r>
              <w:rPr>
                <w:rFonts w:asciiTheme="minorHAnsi" w:hAnsiTheme="minorHAnsi"/>
                <w:sz w:val="22"/>
                <w:szCs w:val="22"/>
              </w:rPr>
              <w:t>Experie</w:t>
            </w:r>
            <w:r w:rsidR="003D4B7B">
              <w:rPr>
                <w:rFonts w:asciiTheme="minorHAnsi" w:hAnsiTheme="minorHAnsi"/>
                <w:sz w:val="22"/>
                <w:szCs w:val="22"/>
              </w:rPr>
              <w:t xml:space="preserve">nce in manufacturing </w:t>
            </w:r>
            <w:r w:rsidR="00C87552">
              <w:rPr>
                <w:rFonts w:asciiTheme="minorHAnsi" w:hAnsiTheme="minorHAnsi"/>
                <w:sz w:val="22"/>
                <w:szCs w:val="22"/>
              </w:rPr>
              <w:t>the similar product in the market</w:t>
            </w:r>
            <w:bookmarkStart w:id="10" w:name="_GoBack"/>
            <w:bookmarkEnd w:id="10"/>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shd w:val="clear" w:color="auto" w:fill="auto"/>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shd w:val="clear" w:color="auto" w:fill="auto"/>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shd w:val="clear" w:color="auto" w:fill="auto"/>
          </w:tcPr>
          <w:p w14:paraId="2D6B8CBC" w14:textId="768A0B16" w:rsidR="00011495" w:rsidRDefault="00011495" w:rsidP="00C66DC8">
            <w:pPr>
              <w:pStyle w:val="TableContents"/>
              <w:numPr>
                <w:ilvl w:val="0"/>
                <w:numId w:val="9"/>
              </w:numPr>
              <w:rPr>
                <w:rFonts w:asciiTheme="minorHAnsi" w:hAnsiTheme="minorHAnsi"/>
                <w:sz w:val="22"/>
                <w:szCs w:val="22"/>
              </w:rPr>
            </w:pPr>
            <w:r>
              <w:rPr>
                <w:rFonts w:asciiTheme="minorHAnsi" w:hAnsiTheme="minorHAnsi"/>
                <w:sz w:val="22"/>
                <w:szCs w:val="22"/>
              </w:rPr>
              <w:t>Production stage clearly stated.</w:t>
            </w:r>
          </w:p>
          <w:p w14:paraId="697AF6BC" w14:textId="03D4D242" w:rsidR="006E17EC"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 xml:space="preserve">44 days after </w:t>
            </w:r>
            <w:r w:rsidR="00306901">
              <w:rPr>
                <w:rFonts w:asciiTheme="minorHAnsi" w:hAnsiTheme="minorHAnsi"/>
                <w:sz w:val="22"/>
                <w:szCs w:val="22"/>
              </w:rPr>
              <w:t>Production Completed</w:t>
            </w:r>
            <w:r w:rsidRPr="00C66DC8">
              <w:rPr>
                <w:rFonts w:asciiTheme="minorHAnsi" w:hAnsiTheme="minorHAnsi"/>
                <w:sz w:val="22"/>
                <w:szCs w:val="22"/>
              </w:rPr>
              <w:t xml:space="preserve"> </w:t>
            </w:r>
          </w:p>
          <w:p w14:paraId="4BA71FA2" w14:textId="35CF4451" w:rsidR="00C66DC8" w:rsidRPr="00C66DC8" w:rsidRDefault="00C66DC8" w:rsidP="00C66DC8">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shd w:val="clear" w:color="auto" w:fill="auto"/>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shd w:val="clear" w:color="auto" w:fill="auto"/>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shd w:val="clear" w:color="auto" w:fill="auto"/>
          </w:tcPr>
          <w:p w14:paraId="23A8F695" w14:textId="06402FB4" w:rsidR="00C66DC8" w:rsidRPr="00306901" w:rsidRDefault="00C66DC8" w:rsidP="00306901">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tc>
        <w:tc>
          <w:tcPr>
            <w:tcW w:w="1360" w:type="dxa"/>
            <w:shd w:val="clear" w:color="auto" w:fill="auto"/>
            <w:vAlign w:val="center"/>
          </w:tcPr>
          <w:p w14:paraId="240875A4" w14:textId="76E16C04" w:rsidR="006E17EC" w:rsidRPr="00C66DC8" w:rsidRDefault="0030690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6E17EC" w:rsidRPr="00DF2302" w14:paraId="59453870" w14:textId="77777777" w:rsidTr="00C66DC8">
        <w:trPr>
          <w:cantSplit/>
          <w:tblHeader/>
        </w:trPr>
        <w:tc>
          <w:tcPr>
            <w:tcW w:w="2695" w:type="dxa"/>
            <w:shd w:val="clear" w:color="auto" w:fill="auto"/>
            <w:vAlign w:val="center"/>
          </w:tcPr>
          <w:p w14:paraId="57F1472D" w14:textId="5C2D7C76" w:rsidR="006E17EC" w:rsidRPr="00C66DC8" w:rsidRDefault="00C66DC8" w:rsidP="006E17EC">
            <w:pPr>
              <w:pStyle w:val="TableContents"/>
              <w:jc w:val="both"/>
              <w:rPr>
                <w:rFonts w:asciiTheme="minorHAnsi" w:hAnsiTheme="minorHAnsi"/>
                <w:sz w:val="22"/>
                <w:szCs w:val="22"/>
                <w:lang w:eastAsia="en-US"/>
              </w:rPr>
            </w:pPr>
            <w:r w:rsidRPr="00C66DC8">
              <w:rPr>
                <w:rFonts w:asciiTheme="minorHAnsi" w:hAnsiTheme="minorHAnsi"/>
                <w:sz w:val="22"/>
                <w:szCs w:val="22"/>
                <w:lang w:eastAsia="en-US"/>
              </w:rPr>
              <w:t xml:space="preserve">Maintenance </w:t>
            </w:r>
            <w:r>
              <w:rPr>
                <w:rFonts w:asciiTheme="minorHAnsi" w:hAnsiTheme="minorHAnsi"/>
                <w:sz w:val="22"/>
                <w:szCs w:val="22"/>
                <w:lang w:eastAsia="en-US"/>
              </w:rPr>
              <w:t xml:space="preserve">and training </w:t>
            </w:r>
            <w:r w:rsidRPr="00C66DC8">
              <w:rPr>
                <w:rFonts w:asciiTheme="minorHAnsi" w:hAnsiTheme="minorHAnsi"/>
                <w:sz w:val="22"/>
                <w:szCs w:val="22"/>
                <w:lang w:eastAsia="en-US"/>
              </w:rPr>
              <w:t>Service</w:t>
            </w:r>
          </w:p>
        </w:tc>
        <w:tc>
          <w:tcPr>
            <w:tcW w:w="5102" w:type="dxa"/>
            <w:shd w:val="clear" w:color="auto" w:fill="auto"/>
          </w:tcPr>
          <w:p w14:paraId="375ED5B7" w14:textId="77055BEC" w:rsidR="00C66DC8" w:rsidRPr="00306901" w:rsidRDefault="00306901" w:rsidP="00306901">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Provide remote installation and commissioning via zoom call</w:t>
            </w:r>
          </w:p>
        </w:tc>
        <w:tc>
          <w:tcPr>
            <w:tcW w:w="1360" w:type="dxa"/>
            <w:shd w:val="clear" w:color="auto" w:fill="auto"/>
            <w:vAlign w:val="center"/>
          </w:tcPr>
          <w:p w14:paraId="4C399CE7" w14:textId="0F80EAA7" w:rsidR="006E17EC" w:rsidRPr="00C66DC8" w:rsidRDefault="0030690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proofErr w:type="spellStart"/>
      <w:proofErr w:type="gramStart"/>
      <w:r w:rsidRPr="00DF2302">
        <w:rPr>
          <w:rFonts w:ascii="Calibri" w:hAnsi="Calibri" w:cs="Calibri"/>
          <w:i/>
          <w:iCs/>
          <w:lang w:val="en-GB" w:eastAsia="ko-KR"/>
        </w:rPr>
        <w:t>t</w:t>
      </w:r>
      <w:r w:rsidR="00AE3715" w:rsidRPr="00DF2302">
        <w:rPr>
          <w:rFonts w:ascii="Calibri" w:hAnsi="Calibri" w:cs="Calibri"/>
          <w:i/>
          <w:iCs/>
          <w:lang w:val="en-GB" w:eastAsia="ko-KR"/>
        </w:rPr>
        <w:t>v</w:t>
      </w:r>
      <w:proofErr w:type="spellEnd"/>
      <w:proofErr w:type="gram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proofErr w:type="spellStart"/>
      <w:proofErr w:type="gramStart"/>
      <w:r w:rsidRPr="00DF2302">
        <w:rPr>
          <w:lang w:val="en-GB"/>
        </w:rPr>
        <w:t>t</w:t>
      </w:r>
      <w:r w:rsidR="00AE3715" w:rsidRPr="00DF2302">
        <w:rPr>
          <w:lang w:val="en-GB"/>
        </w:rPr>
        <w:t>v</w:t>
      </w:r>
      <w:proofErr w:type="spellEnd"/>
      <w:proofErr w:type="gramEnd"/>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proofErr w:type="gramStart"/>
      <w:r w:rsidRPr="00DF2302">
        <w:rPr>
          <w:lang w:val="en-GB"/>
        </w:rPr>
        <w:t>ts</w:t>
      </w:r>
      <w:proofErr w:type="spellEnd"/>
      <w:proofErr w:type="gram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proofErr w:type="gramStart"/>
      <w:r w:rsidRPr="00DF2302">
        <w:rPr>
          <w:lang w:val="en-GB"/>
        </w:rPr>
        <w:t>tw</w:t>
      </w:r>
      <w:proofErr w:type="spellEnd"/>
      <w:proofErr w:type="gram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10081BF"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00011495">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370346FD"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00E71CEB">
        <w:rPr>
          <w:rFonts w:ascii="Calibri" w:hAnsi="Calibri"/>
          <w:b/>
          <w:lang w:val="en-GB"/>
        </w:rPr>
        <w:t>lc</w:t>
      </w:r>
      <w:proofErr w:type="spellEnd"/>
      <w:r w:rsidRPr="00DF2302">
        <w:rPr>
          <w:rFonts w:ascii="Calibri" w:hAnsi="Calibri"/>
          <w:b/>
          <w:lang w:val="en-GB"/>
        </w:rPr>
        <w:t xml:space="preserve"> / </w:t>
      </w:r>
      <w:proofErr w:type="spellStart"/>
      <w:proofErr w:type="gramStart"/>
      <w:r w:rsidR="00E71CEB">
        <w:rPr>
          <w:rFonts w:ascii="Calibri" w:hAnsi="Calibri"/>
          <w:b/>
          <w:lang w:val="en-GB"/>
        </w:rPr>
        <w:t>t</w:t>
      </w:r>
      <w:r w:rsidRPr="00DF2302">
        <w:rPr>
          <w:rFonts w:ascii="Calibri" w:hAnsi="Calibri"/>
          <w:b/>
          <w:lang w:val="en-GB"/>
        </w:rPr>
        <w:t>c</w:t>
      </w:r>
      <w:proofErr w:type="spellEnd"/>
      <w:proofErr w:type="gramEnd"/>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proofErr w:type="gramStart"/>
      <w:r w:rsidRPr="00DF2302">
        <w:rPr>
          <w:rFonts w:ascii="Calibri" w:hAnsi="Calibri"/>
          <w:sz w:val="20"/>
          <w:szCs w:val="20"/>
          <w:lang w:val="en-GB"/>
        </w:rPr>
        <w:t>t</w:t>
      </w:r>
      <w:r w:rsidR="009D1D45" w:rsidRPr="00DF2302">
        <w:rPr>
          <w:rFonts w:ascii="Calibri" w:hAnsi="Calibri"/>
          <w:sz w:val="20"/>
          <w:szCs w:val="20"/>
          <w:lang w:val="en-GB"/>
        </w:rPr>
        <w:t>s</w:t>
      </w:r>
      <w:proofErr w:type="spellEnd"/>
      <w:proofErr w:type="gram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proofErr w:type="gramStart"/>
      <w:r w:rsidRPr="00DF2302">
        <w:rPr>
          <w:rFonts w:ascii="Calibri" w:hAnsi="Calibri"/>
          <w:sz w:val="20"/>
          <w:szCs w:val="20"/>
          <w:lang w:val="en-GB"/>
        </w:rPr>
        <w:t>tw</w:t>
      </w:r>
      <w:proofErr w:type="spellEnd"/>
      <w:proofErr w:type="gram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proofErr w:type="spellStart"/>
      <w:proofErr w:type="gramStart"/>
      <w:r w:rsidRPr="00DF2302">
        <w:rPr>
          <w:rFonts w:ascii="Calibri" w:hAnsi="Calibri"/>
          <w:sz w:val="20"/>
          <w:szCs w:val="20"/>
          <w:lang w:val="en-GB"/>
        </w:rPr>
        <w:t>lc</w:t>
      </w:r>
      <w:proofErr w:type="spellEnd"/>
      <w:proofErr w:type="gramEnd"/>
      <w:r w:rsidRPr="00DF2302">
        <w:rPr>
          <w:rFonts w:ascii="Calibri" w:hAnsi="Calibri"/>
          <w:sz w:val="20"/>
          <w:szCs w:val="20"/>
          <w:lang w:val="en-GB"/>
        </w:rPr>
        <w:t xml:space="preserve">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proofErr w:type="gramStart"/>
      <w:r w:rsidRPr="00DF2302">
        <w:rPr>
          <w:rFonts w:ascii="Calibri" w:hAnsi="Calibri"/>
          <w:sz w:val="20"/>
          <w:szCs w:val="20"/>
          <w:lang w:val="en-GB"/>
        </w:rPr>
        <w:t>tc</w:t>
      </w:r>
      <w:proofErr w:type="spellEnd"/>
      <w:proofErr w:type="gram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proofErr w:type="gramStart"/>
      <w:ins w:id="21" w:author="Sven Erik" w:date="2020-08-26T15:41:00Z">
        <w:r>
          <w:rPr>
            <w:rFonts w:ascii="Calibri" w:hAnsi="Calibri"/>
            <w:sz w:val="20"/>
            <w:szCs w:val="20"/>
            <w:lang w:val="en-GB"/>
          </w:rPr>
          <w:t>fw</w:t>
        </w:r>
        <w:proofErr w:type="spellEnd"/>
        <w:proofErr w:type="gram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5753DC">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BD3B17" w14:textId="77777777" w:rsidR="00BA7532" w:rsidRDefault="00BA7532">
      <w:r>
        <w:separator/>
      </w:r>
    </w:p>
  </w:endnote>
  <w:endnote w:type="continuationSeparator" w:id="0">
    <w:p w14:paraId="538C0F51" w14:textId="77777777" w:rsidR="00BA7532" w:rsidRDefault="00BA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A67FE" w:rsidRPr="000A67F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A67FE" w:rsidRPr="000A67FE">
      <w:rPr>
        <w:noProof/>
        <w:color w:val="17365D" w:themeColor="text2" w:themeShade="BF"/>
        <w:lang w:val="sv-SE"/>
      </w:rPr>
      <w:t>4</w:t>
    </w:r>
    <w:r>
      <w:rPr>
        <w:color w:val="17365D" w:themeColor="text2" w:themeShade="BF"/>
      </w:rPr>
      <w:fldChar w:fldCharType="end"/>
    </w:r>
  </w:p>
  <w:p w14:paraId="213B5D63" w14:textId="73F33E4D" w:rsidR="00D15CF2" w:rsidRDefault="004878F3" w:rsidP="004878F3">
    <w:pPr>
      <w:pStyle w:val="Footer"/>
    </w:pPr>
    <w:r>
      <w:fldChar w:fldCharType="begin"/>
    </w:r>
    <w:r>
      <w:instrText xml:space="preserve"> DATE \@ "yyyy-MM-dd" </w:instrText>
    </w:r>
    <w:r>
      <w:fldChar w:fldCharType="separate"/>
    </w:r>
    <w:r w:rsidR="00306901">
      <w:rPr>
        <w:noProof/>
      </w:rPr>
      <w:t>2026-01-28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A4F855" w14:textId="77777777" w:rsidR="00BA7532" w:rsidRDefault="00BA7532">
      <w:r>
        <w:separator/>
      </w:r>
    </w:p>
  </w:footnote>
  <w:footnote w:type="continuationSeparator" w:id="0">
    <w:p w14:paraId="548D0C8C" w14:textId="77777777" w:rsidR="00BA7532" w:rsidRDefault="00BA7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766D6" w14:textId="793193ED"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9"/>
  </w:num>
  <w:num w:numId="3">
    <w:abstractNumId w:val="8"/>
  </w:num>
  <w:num w:numId="4">
    <w:abstractNumId w:val="7"/>
  </w:num>
  <w:num w:numId="5">
    <w:abstractNumId w:val="0"/>
  </w:num>
  <w:num w:numId="6">
    <w:abstractNumId w:val="5"/>
  </w:num>
  <w:num w:numId="7">
    <w:abstractNumId w:val="1"/>
  </w:num>
  <w:num w:numId="8">
    <w:abstractNumId w:val="4"/>
  </w:num>
  <w:num w:numId="9">
    <w:abstractNumId w:val="3"/>
  </w:num>
  <w:num w:numId="10">
    <w:abstractNumId w:val="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5"/>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67FE"/>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0BDA"/>
    <w:rsid w:val="002E16C8"/>
    <w:rsid w:val="002E302D"/>
    <w:rsid w:val="002E3763"/>
    <w:rsid w:val="002E3B22"/>
    <w:rsid w:val="002E43E9"/>
    <w:rsid w:val="002E4B33"/>
    <w:rsid w:val="002E56DE"/>
    <w:rsid w:val="002E572C"/>
    <w:rsid w:val="002E5D6F"/>
    <w:rsid w:val="002E7242"/>
    <w:rsid w:val="002F0B33"/>
    <w:rsid w:val="002F1B17"/>
    <w:rsid w:val="002F2853"/>
    <w:rsid w:val="002F292D"/>
    <w:rsid w:val="002F519F"/>
    <w:rsid w:val="002F58E8"/>
    <w:rsid w:val="002F7444"/>
    <w:rsid w:val="00300E28"/>
    <w:rsid w:val="00302CC6"/>
    <w:rsid w:val="00306901"/>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B7B"/>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3DC"/>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105"/>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39B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170B"/>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4C8"/>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355"/>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A90"/>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532"/>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552"/>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66C9"/>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1CE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5F3D5C39-51CE-43A3-BC2D-E8666F6E9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13</TotalTime>
  <Pages>4</Pages>
  <Words>704</Words>
  <Characters>4014</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4709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Microsoft account</cp:lastModifiedBy>
  <cp:revision>13</cp:revision>
  <cp:lastPrinted>2016-10-18T02:57:00Z</cp:lastPrinted>
  <dcterms:created xsi:type="dcterms:W3CDTF">2023-10-31T01:19:00Z</dcterms:created>
  <dcterms:modified xsi:type="dcterms:W3CDTF">2026-01-28T01:58:00Z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